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bookmarkStart w:id="1" w:name="_GoBack"/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bookmarkEnd w:id="1"/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379B88A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 Dienststelle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0BCF531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showingPlcHdr/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362B1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2AB570E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45 SGB III bzw.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129"/>
        <w:gridCol w:w="2127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810B50">
        <w:trPr>
          <w:gridAfter w:val="1"/>
          <w:wAfter w:w="11" w:type="dxa"/>
          <w:trHeight w:hRule="exact" w:val="589"/>
        </w:trPr>
        <w:tc>
          <w:tcPr>
            <w:tcW w:w="1129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2127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lastRenderedPageBreak/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810B50">
        <w:trPr>
          <w:gridAfter w:val="1"/>
          <w:wAfter w:w="11" w:type="dxa"/>
          <w:trHeight w:hRule="exact" w:val="799"/>
        </w:trPr>
        <w:tc>
          <w:tcPr>
            <w:tcW w:w="1129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9209" w:type="dxa"/>
        <w:tblLayout w:type="fixed"/>
        <w:tblLook w:val="0020" w:firstRow="1" w:lastRow="0" w:firstColumn="0" w:lastColumn="0" w:noHBand="0" w:noVBand="0"/>
      </w:tblPr>
      <w:tblGrid>
        <w:gridCol w:w="9209"/>
      </w:tblGrid>
      <w:tr w:rsidR="00B63994" w:rsidRPr="00897D08" w14:paraId="0E998D48" w14:textId="77777777" w:rsidTr="00810B50">
        <w:trPr>
          <w:trHeight w:val="952"/>
        </w:trPr>
        <w:tc>
          <w:tcPr>
            <w:tcW w:w="920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93A1F23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>
              <w:rPr>
                <w:rFonts w:ascii="Arial" w:hAnsi="Arial"/>
                <w:sz w:val="16"/>
                <w:szCs w:val="16"/>
              </w:rPr>
              <w:t>_</w:t>
            </w:r>
            <w:r w:rsidR="00717C50">
              <w:rPr>
                <w:rFonts w:ascii="Arial" w:hAnsi="Arial"/>
                <w:sz w:val="16"/>
                <w:szCs w:val="16"/>
              </w:rPr>
              <w:t>____</w:t>
            </w:r>
            <w:r w:rsidR="00B63994">
              <w:rPr>
                <w:rFonts w:ascii="Arial" w:hAnsi="Arial"/>
                <w:sz w:val="16"/>
                <w:szCs w:val="16"/>
              </w:rPr>
              <w:t>______________________________________________________________________________________________</w:t>
            </w:r>
          </w:p>
          <w:p w14:paraId="2E264E60" w14:textId="59B5EC0F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  <w:r w:rsidR="00A342EA">
              <w:rPr>
                <w:rFonts w:ascii="Arial" w:hAnsi="Arial"/>
                <w:sz w:val="16"/>
                <w:szCs w:val="16"/>
              </w:rPr>
              <w:t>_________________________________________________________________</w:t>
            </w:r>
            <w:r w:rsidR="00B63994">
              <w:rPr>
                <w:rFonts w:ascii="Arial" w:hAnsi="Arial"/>
                <w:sz w:val="16"/>
                <w:szCs w:val="16"/>
              </w:rPr>
              <w:t xml:space="preserve"> (Unterschrift/Firmenstempel)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1AAEBF1D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21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RRrVzpFanUyNwO36+rGs5a5Jn7Bh9puqj29AChZx0XMICSNbisbsOZGrVHZv8Sx10N5H4CyMx8gUj97KjuPuEQ==" w:saltValue="Y00dcBQMBcGTj5uBIs1TrA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81B37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3994"/>
    <w:rsid w:val="00B920C4"/>
    <w:rsid w:val="00B96984"/>
    <w:rsid w:val="00C02309"/>
    <w:rsid w:val="00C202C8"/>
    <w:rsid w:val="00C3309C"/>
    <w:rsid w:val="00C66326"/>
    <w:rsid w:val="00C67A33"/>
    <w:rsid w:val="00CC118D"/>
    <w:rsid w:val="00CF0408"/>
    <w:rsid w:val="00D000B3"/>
    <w:rsid w:val="00D2646A"/>
    <w:rsid w:val="00DA6BB0"/>
    <w:rsid w:val="00DE04C0"/>
    <w:rsid w:val="00E003A5"/>
    <w:rsid w:val="00E008C9"/>
    <w:rsid w:val="00E00B9E"/>
    <w:rsid w:val="00E10BE5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91FEA-1243-4530-A01C-2CC02352D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527</Words>
  <Characters>3325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</cp:revision>
  <cp:lastPrinted>2005-11-29T09:43:00Z</cp:lastPrinted>
  <dcterms:created xsi:type="dcterms:W3CDTF">2022-10-19T17:29:00Z</dcterms:created>
  <dcterms:modified xsi:type="dcterms:W3CDTF">2022-10-19T17:29:00Z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